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1D01D" w14:textId="77777777" w:rsidR="00BC2741" w:rsidRDefault="00BC2741" w:rsidP="00BC274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Техническое задание </w:t>
      </w:r>
    </w:p>
    <w:p w14:paraId="5639BE2D" w14:textId="77777777" w:rsidR="00BC2741" w:rsidRDefault="00BC2741" w:rsidP="00BC2741">
      <w:pPr>
        <w:jc w:val="center"/>
        <w:rPr>
          <w:rFonts w:ascii="Arial" w:hAnsi="Arial" w:cs="Arial"/>
          <w:b/>
          <w:sz w:val="28"/>
          <w:szCs w:val="28"/>
        </w:rPr>
      </w:pPr>
    </w:p>
    <w:p w14:paraId="0041B5CB" w14:textId="77777777" w:rsidR="00BC2741" w:rsidRDefault="00BC2741" w:rsidP="00BC274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Раздел №1</w:t>
      </w:r>
    </w:p>
    <w:p w14:paraId="29E66802" w14:textId="77777777" w:rsidR="0024622D" w:rsidRPr="003963A1" w:rsidRDefault="0024622D">
      <w:pPr>
        <w:rPr>
          <w:rFonts w:ascii="Arial" w:hAnsi="Arial" w:cs="Arial"/>
        </w:rPr>
      </w:pPr>
    </w:p>
    <w:tbl>
      <w:tblPr>
        <w:tblStyle w:val="af4"/>
        <w:tblW w:w="102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4"/>
        <w:gridCol w:w="2581"/>
        <w:gridCol w:w="963"/>
        <w:gridCol w:w="29"/>
        <w:gridCol w:w="980"/>
        <w:gridCol w:w="551"/>
        <w:gridCol w:w="312"/>
        <w:gridCol w:w="1672"/>
        <w:gridCol w:w="2722"/>
      </w:tblGrid>
      <w:tr w:rsidR="00BC54E7" w:rsidRPr="003963A1" w14:paraId="29E66805" w14:textId="77777777" w:rsidTr="003633F7">
        <w:trPr>
          <w:trHeight w:val="678"/>
        </w:trPr>
        <w:tc>
          <w:tcPr>
            <w:tcW w:w="454" w:type="dxa"/>
            <w:vAlign w:val="center"/>
          </w:tcPr>
          <w:p w14:paraId="6542A239" w14:textId="63F485D5" w:rsidR="00BC54E7" w:rsidRPr="00BC54E7" w:rsidRDefault="00BC54E7" w:rsidP="00BC54E7">
            <w:pPr>
              <w:jc w:val="center"/>
              <w:rPr>
                <w:rFonts w:ascii="Arial" w:hAnsi="Arial" w:cs="Arial"/>
                <w:szCs w:val="24"/>
              </w:rPr>
            </w:pPr>
            <w:r w:rsidRPr="00BC54E7">
              <w:rPr>
                <w:rFonts w:ascii="Arial" w:hAnsi="Arial" w:cs="Arial"/>
                <w:szCs w:val="24"/>
              </w:rPr>
              <w:t>№</w:t>
            </w:r>
          </w:p>
        </w:tc>
        <w:tc>
          <w:tcPr>
            <w:tcW w:w="4553" w:type="dxa"/>
            <w:gridSpan w:val="4"/>
            <w:vAlign w:val="center"/>
          </w:tcPr>
          <w:p w14:paraId="29E66803" w14:textId="4086C2D0" w:rsidR="00BC54E7" w:rsidRPr="003963A1" w:rsidRDefault="00BC54E7" w:rsidP="00BC54E7">
            <w:pPr>
              <w:jc w:val="center"/>
              <w:rPr>
                <w:rFonts w:ascii="Arial" w:hAnsi="Arial" w:cs="Arial"/>
                <w:szCs w:val="24"/>
              </w:rPr>
            </w:pPr>
            <w:r w:rsidRPr="003963A1">
              <w:rPr>
                <w:rFonts w:ascii="Arial" w:hAnsi="Arial" w:cs="Arial"/>
                <w:szCs w:val="24"/>
              </w:rPr>
              <w:t>Предмет закупки</w:t>
            </w:r>
          </w:p>
        </w:tc>
        <w:tc>
          <w:tcPr>
            <w:tcW w:w="5257" w:type="dxa"/>
            <w:gridSpan w:val="4"/>
            <w:vAlign w:val="center"/>
          </w:tcPr>
          <w:p w14:paraId="29E66804" w14:textId="7F02C919" w:rsidR="00BC54E7" w:rsidRPr="009321C4" w:rsidRDefault="00C41956" w:rsidP="00C17156">
            <w:pPr>
              <w:rPr>
                <w:rFonts w:ascii="Arial" w:hAnsi="Arial" w:cs="Arial"/>
                <w:color w:val="0070C0"/>
                <w:sz w:val="22"/>
              </w:rPr>
            </w:pPr>
            <w:r>
              <w:rPr>
                <w:rFonts w:ascii="Arial" w:hAnsi="Arial" w:cs="Arial"/>
                <w:sz w:val="22"/>
              </w:rPr>
              <w:t>Выполнение  комплекса работ по разработке и внедрению Системы финансового учета на базе программного продукта 1С</w:t>
            </w:r>
          </w:p>
        </w:tc>
      </w:tr>
      <w:tr w:rsidR="00FA4C31" w:rsidRPr="003963A1" w14:paraId="29E6680A" w14:textId="77777777" w:rsidTr="008D39C4">
        <w:tc>
          <w:tcPr>
            <w:tcW w:w="454" w:type="dxa"/>
            <w:vMerge w:val="restart"/>
            <w:vAlign w:val="center"/>
          </w:tcPr>
          <w:p w14:paraId="22E4E076" w14:textId="39C5E443" w:rsidR="00FA4C31" w:rsidRPr="00BC54E7" w:rsidRDefault="00FA4C31" w:rsidP="00BC54E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3544" w:type="dxa"/>
            <w:gridSpan w:val="2"/>
          </w:tcPr>
          <w:p w14:paraId="29E66806" w14:textId="5D3FFF29" w:rsidR="00FA4C31" w:rsidRPr="003963A1" w:rsidRDefault="00FA4C31" w:rsidP="00B47FFE">
            <w:pPr>
              <w:jc w:val="center"/>
              <w:rPr>
                <w:rFonts w:ascii="Arial" w:hAnsi="Arial" w:cs="Arial"/>
                <w:szCs w:val="24"/>
              </w:rPr>
            </w:pPr>
            <w:r w:rsidRPr="005A7FAE">
              <w:rPr>
                <w:rFonts w:ascii="Arial" w:hAnsi="Arial" w:cs="Arial"/>
                <w:szCs w:val="24"/>
              </w:rPr>
              <w:t xml:space="preserve">Номенклатура, описание </w:t>
            </w:r>
            <w:r>
              <w:rPr>
                <w:rFonts w:ascii="Arial" w:hAnsi="Arial" w:cs="Arial"/>
                <w:szCs w:val="24"/>
              </w:rPr>
              <w:t>товара (работы, услуги)</w:t>
            </w:r>
          </w:p>
        </w:tc>
        <w:tc>
          <w:tcPr>
            <w:tcW w:w="1560" w:type="dxa"/>
            <w:gridSpan w:val="3"/>
          </w:tcPr>
          <w:p w14:paraId="29E66807" w14:textId="77777777" w:rsidR="00FA4C31" w:rsidRPr="003963A1" w:rsidRDefault="00FA4C31" w:rsidP="00AE58C6">
            <w:pPr>
              <w:jc w:val="center"/>
              <w:rPr>
                <w:rFonts w:ascii="Arial" w:hAnsi="Arial" w:cs="Arial"/>
                <w:szCs w:val="24"/>
              </w:rPr>
            </w:pPr>
            <w:r w:rsidRPr="003963A1">
              <w:rPr>
                <w:rFonts w:ascii="Arial" w:hAnsi="Arial" w:cs="Arial"/>
                <w:szCs w:val="24"/>
              </w:rPr>
              <w:t>Единицы измерения</w:t>
            </w:r>
          </w:p>
        </w:tc>
        <w:tc>
          <w:tcPr>
            <w:tcW w:w="1984" w:type="dxa"/>
            <w:gridSpan w:val="2"/>
          </w:tcPr>
          <w:p w14:paraId="29E66808" w14:textId="77777777" w:rsidR="00FA4C31" w:rsidRPr="003963A1" w:rsidRDefault="00FA4C31" w:rsidP="00AE58C6">
            <w:pPr>
              <w:jc w:val="center"/>
              <w:rPr>
                <w:rFonts w:ascii="Arial" w:hAnsi="Arial" w:cs="Arial"/>
                <w:szCs w:val="24"/>
              </w:rPr>
            </w:pPr>
            <w:r w:rsidRPr="003963A1">
              <w:rPr>
                <w:rFonts w:ascii="Arial" w:hAnsi="Arial" w:cs="Arial"/>
                <w:szCs w:val="24"/>
              </w:rPr>
              <w:t>Количество (Объем)</w:t>
            </w:r>
          </w:p>
        </w:tc>
        <w:tc>
          <w:tcPr>
            <w:tcW w:w="2722" w:type="dxa"/>
          </w:tcPr>
          <w:p w14:paraId="29E66809" w14:textId="77777777" w:rsidR="00FA4C31" w:rsidRPr="003963A1" w:rsidRDefault="00FA4C31" w:rsidP="00477F9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В</w:t>
            </w:r>
            <w:r w:rsidRPr="00477F97">
              <w:rPr>
                <w:rFonts w:ascii="Arial" w:hAnsi="Arial" w:cs="Arial"/>
                <w:szCs w:val="24"/>
              </w:rPr>
              <w:t xml:space="preserve">озможность замены </w:t>
            </w:r>
            <w:r>
              <w:rPr>
                <w:rFonts w:ascii="Arial" w:hAnsi="Arial" w:cs="Arial"/>
                <w:szCs w:val="24"/>
              </w:rPr>
              <w:t>(</w:t>
            </w:r>
            <w:r w:rsidRPr="00477F97">
              <w:rPr>
                <w:rFonts w:ascii="Arial" w:hAnsi="Arial" w:cs="Arial"/>
                <w:szCs w:val="24"/>
              </w:rPr>
              <w:t>эквивалент</w:t>
            </w:r>
            <w:r>
              <w:rPr>
                <w:rFonts w:ascii="Arial" w:hAnsi="Arial" w:cs="Arial"/>
                <w:szCs w:val="24"/>
              </w:rPr>
              <w:t>)</w:t>
            </w:r>
          </w:p>
        </w:tc>
      </w:tr>
      <w:tr w:rsidR="00FA4C31" w:rsidRPr="003963A1" w14:paraId="29E66815" w14:textId="77777777" w:rsidTr="008D39C4">
        <w:tc>
          <w:tcPr>
            <w:tcW w:w="454" w:type="dxa"/>
            <w:vMerge/>
            <w:vAlign w:val="center"/>
          </w:tcPr>
          <w:p w14:paraId="5391D8BA" w14:textId="68EB8A74" w:rsidR="00FA4C31" w:rsidRPr="00BC54E7" w:rsidRDefault="00FA4C31" w:rsidP="00BC54E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gridSpan w:val="2"/>
          </w:tcPr>
          <w:p w14:paraId="29E66810" w14:textId="3043F41F" w:rsidR="00FA4C31" w:rsidRPr="009321C4" w:rsidRDefault="0071614A" w:rsidP="00F81335">
            <w:pPr>
              <w:rPr>
                <w:rFonts w:ascii="Arial" w:hAnsi="Arial" w:cs="Arial"/>
                <w:color w:val="0070C0"/>
                <w:sz w:val="22"/>
              </w:rPr>
            </w:pPr>
            <w:r w:rsidRPr="00F81335">
              <w:rPr>
                <w:rFonts w:ascii="Arial" w:hAnsi="Arial" w:cs="Arial"/>
                <w:szCs w:val="24"/>
              </w:rPr>
              <w:t>Описание работ приведено в Приложение №1 к Техническому заданию</w:t>
            </w:r>
            <w:r w:rsidR="00F81335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560" w:type="dxa"/>
            <w:gridSpan w:val="3"/>
          </w:tcPr>
          <w:p w14:paraId="29E66811" w14:textId="50FF14A6" w:rsidR="00FA4C31" w:rsidRPr="009321C4" w:rsidRDefault="00FA4C31" w:rsidP="003633F7">
            <w:pPr>
              <w:rPr>
                <w:rFonts w:ascii="Arial" w:hAnsi="Arial" w:cs="Arial"/>
                <w:color w:val="0070C0"/>
                <w:sz w:val="22"/>
              </w:rPr>
            </w:pPr>
            <w:r w:rsidRPr="003633F7">
              <w:rPr>
                <w:rFonts w:ascii="Arial" w:hAnsi="Arial" w:cs="Arial"/>
                <w:szCs w:val="24"/>
              </w:rPr>
              <w:t>Условная единица</w:t>
            </w:r>
          </w:p>
        </w:tc>
        <w:tc>
          <w:tcPr>
            <w:tcW w:w="1984" w:type="dxa"/>
            <w:gridSpan w:val="2"/>
          </w:tcPr>
          <w:p w14:paraId="29E66812" w14:textId="6932D910" w:rsidR="00FA4C31" w:rsidRPr="009321C4" w:rsidRDefault="00FA4C31" w:rsidP="003633F7">
            <w:pPr>
              <w:rPr>
                <w:rFonts w:ascii="Arial" w:hAnsi="Arial" w:cs="Arial"/>
                <w:color w:val="0070C0"/>
                <w:sz w:val="22"/>
              </w:rPr>
            </w:pPr>
            <w:r w:rsidRPr="003633F7">
              <w:rPr>
                <w:rFonts w:ascii="Arial" w:hAnsi="Arial" w:cs="Arial"/>
                <w:szCs w:val="24"/>
              </w:rPr>
              <w:t>Не определено</w:t>
            </w:r>
          </w:p>
        </w:tc>
        <w:tc>
          <w:tcPr>
            <w:tcW w:w="2722" w:type="dxa"/>
          </w:tcPr>
          <w:p w14:paraId="29E66813" w14:textId="2EDC8B95" w:rsidR="00FA4C31" w:rsidRPr="003633F7" w:rsidRDefault="00FA4C31" w:rsidP="003633F7">
            <w:pPr>
              <w:rPr>
                <w:rFonts w:ascii="Arial" w:hAnsi="Arial" w:cs="Arial"/>
                <w:szCs w:val="24"/>
              </w:rPr>
            </w:pPr>
            <w:r w:rsidRPr="003633F7">
              <w:rPr>
                <w:rFonts w:ascii="Arial" w:hAnsi="Arial" w:cs="Arial"/>
                <w:szCs w:val="24"/>
              </w:rPr>
              <w:t>Нет</w:t>
            </w:r>
          </w:p>
          <w:p w14:paraId="29E66814" w14:textId="77777777" w:rsidR="00FA4C31" w:rsidRPr="009321C4" w:rsidRDefault="00FA4C31" w:rsidP="00AE58C6">
            <w:pPr>
              <w:jc w:val="center"/>
              <w:rPr>
                <w:rFonts w:ascii="Arial" w:hAnsi="Arial" w:cs="Arial"/>
                <w:color w:val="0070C0"/>
                <w:sz w:val="22"/>
              </w:rPr>
            </w:pPr>
          </w:p>
        </w:tc>
      </w:tr>
      <w:tr w:rsidR="00BC54E7" w:rsidRPr="003963A1" w14:paraId="29E66818" w14:textId="77777777" w:rsidTr="003633F7">
        <w:tc>
          <w:tcPr>
            <w:tcW w:w="454" w:type="dxa"/>
            <w:vAlign w:val="center"/>
          </w:tcPr>
          <w:p w14:paraId="4B875671" w14:textId="77D2A00D" w:rsidR="00BC54E7" w:rsidRPr="00BC54E7" w:rsidRDefault="00FA4C31" w:rsidP="00BC54E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3544" w:type="dxa"/>
            <w:gridSpan w:val="2"/>
          </w:tcPr>
          <w:p w14:paraId="29E66816" w14:textId="73C68737" w:rsidR="00BC54E7" w:rsidRPr="003963A1" w:rsidRDefault="00BC54E7" w:rsidP="00AE58C6">
            <w:pPr>
              <w:rPr>
                <w:rFonts w:ascii="Arial" w:hAnsi="Arial" w:cs="Arial"/>
                <w:szCs w:val="24"/>
              </w:rPr>
            </w:pPr>
            <w:r w:rsidRPr="003963A1">
              <w:rPr>
                <w:rFonts w:ascii="Arial" w:hAnsi="Arial" w:cs="Arial"/>
                <w:szCs w:val="24"/>
              </w:rPr>
              <w:t>Место поставки/выполнения работ/оказания услуг (адрес)</w:t>
            </w:r>
          </w:p>
        </w:tc>
        <w:tc>
          <w:tcPr>
            <w:tcW w:w="6266" w:type="dxa"/>
            <w:gridSpan w:val="6"/>
          </w:tcPr>
          <w:p w14:paraId="29E66817" w14:textId="0631B799" w:rsidR="00BC54E7" w:rsidRPr="009321C4" w:rsidRDefault="0029550E" w:rsidP="00C41956">
            <w:pPr>
              <w:rPr>
                <w:rFonts w:ascii="Arial" w:hAnsi="Arial" w:cs="Arial"/>
                <w:sz w:val="22"/>
              </w:rPr>
            </w:pPr>
            <w:r w:rsidRPr="006521C3">
              <w:rPr>
                <w:rFonts w:ascii="Arial" w:hAnsi="Arial" w:cs="Arial"/>
                <w:szCs w:val="24"/>
              </w:rPr>
              <w:t>Работы выполняются Исполнителем в офисе Исполнителя, а также в офисах Заказчика в г. Санкт-Петербург, г. Москва в присутствии Заказчика. Разработка выполняется только в офисе Исполнителя.</w:t>
            </w:r>
          </w:p>
        </w:tc>
      </w:tr>
      <w:tr w:rsidR="00BC54E7" w:rsidRPr="003963A1" w14:paraId="29E6681B" w14:textId="77777777" w:rsidTr="003633F7">
        <w:trPr>
          <w:trHeight w:val="562"/>
        </w:trPr>
        <w:tc>
          <w:tcPr>
            <w:tcW w:w="454" w:type="dxa"/>
            <w:vAlign w:val="center"/>
          </w:tcPr>
          <w:p w14:paraId="3051AE56" w14:textId="6652F806" w:rsidR="00BC54E7" w:rsidRPr="00BC54E7" w:rsidRDefault="00FA4C31" w:rsidP="00BC54E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3544" w:type="dxa"/>
            <w:gridSpan w:val="2"/>
          </w:tcPr>
          <w:p w14:paraId="29E66819" w14:textId="14964FBF" w:rsidR="00BC54E7" w:rsidRPr="003963A1" w:rsidRDefault="00BC54E7" w:rsidP="00477F97">
            <w:pPr>
              <w:rPr>
                <w:rFonts w:ascii="Arial" w:hAnsi="Arial" w:cs="Arial"/>
                <w:szCs w:val="24"/>
              </w:rPr>
            </w:pPr>
            <w:r w:rsidRPr="003963A1">
              <w:rPr>
                <w:rFonts w:ascii="Arial" w:hAnsi="Arial" w:cs="Arial"/>
                <w:szCs w:val="24"/>
              </w:rPr>
              <w:t xml:space="preserve">Срок </w:t>
            </w:r>
            <w:r w:rsidRPr="00477F97">
              <w:rPr>
                <w:rFonts w:ascii="Arial" w:hAnsi="Arial" w:cs="Arial"/>
                <w:szCs w:val="24"/>
              </w:rPr>
              <w:t>или график отгрузки/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477F97">
              <w:rPr>
                <w:rFonts w:ascii="Arial" w:hAnsi="Arial" w:cs="Arial"/>
                <w:szCs w:val="24"/>
              </w:rPr>
              <w:t xml:space="preserve">поставки товара, </w:t>
            </w:r>
            <w:r>
              <w:rPr>
                <w:rFonts w:ascii="Arial" w:hAnsi="Arial" w:cs="Arial"/>
                <w:szCs w:val="24"/>
              </w:rPr>
              <w:t xml:space="preserve">период </w:t>
            </w:r>
            <w:r w:rsidRPr="00477F97">
              <w:rPr>
                <w:rFonts w:ascii="Arial" w:hAnsi="Arial" w:cs="Arial"/>
                <w:szCs w:val="24"/>
              </w:rPr>
              <w:t>выполнения работ и</w:t>
            </w:r>
            <w:r>
              <w:rPr>
                <w:rFonts w:ascii="Arial" w:hAnsi="Arial" w:cs="Arial"/>
                <w:szCs w:val="24"/>
              </w:rPr>
              <w:t>ли</w:t>
            </w:r>
            <w:r w:rsidRPr="00477F97">
              <w:rPr>
                <w:rFonts w:ascii="Arial" w:hAnsi="Arial" w:cs="Arial"/>
                <w:szCs w:val="24"/>
              </w:rPr>
              <w:t xml:space="preserve"> оказания услуг</w:t>
            </w:r>
          </w:p>
        </w:tc>
        <w:tc>
          <w:tcPr>
            <w:tcW w:w="6266" w:type="dxa"/>
            <w:gridSpan w:val="6"/>
          </w:tcPr>
          <w:p w14:paraId="36C1B24F" w14:textId="4AFD4CB4" w:rsidR="000D6B39" w:rsidRPr="003928D7" w:rsidRDefault="000D6B39" w:rsidP="000D6B39">
            <w:pPr>
              <w:rPr>
                <w:ins w:id="0" w:author="Тирская Елена Николаевна" w:date="2022-02-15T16:32:00Z"/>
                <w:rFonts w:ascii="Arial" w:hAnsi="Arial" w:cs="Arial"/>
                <w:szCs w:val="24"/>
                <w:rPrChange w:id="1" w:author="Тирская Елена Николаевна" w:date="2022-02-15T16:41:00Z">
                  <w:rPr>
                    <w:ins w:id="2" w:author="Тирская Елена Николаевна" w:date="2022-02-15T16:32:00Z"/>
                    <w:rFonts w:ascii="Arial" w:hAnsi="Arial" w:cs="Arial"/>
                    <w:szCs w:val="24"/>
                  </w:rPr>
                </w:rPrChange>
              </w:rPr>
            </w:pPr>
            <w:r w:rsidRPr="003928D7">
              <w:t xml:space="preserve"> </w:t>
            </w:r>
            <w:ins w:id="3" w:author="Тирская Елена Николаевна" w:date="2022-02-15T16:32:00Z">
              <w:r w:rsidRPr="003928D7">
                <w:rPr>
                  <w:rFonts w:ascii="Arial" w:hAnsi="Arial" w:cs="Arial"/>
                  <w:szCs w:val="24"/>
                </w:rPr>
                <w:t xml:space="preserve">Начало Работ: </w:t>
              </w:r>
              <w:proofErr w:type="gramStart"/>
              <w:r w:rsidRPr="003928D7">
                <w:rPr>
                  <w:rFonts w:ascii="Arial" w:hAnsi="Arial" w:cs="Arial"/>
                  <w:szCs w:val="24"/>
                </w:rPr>
                <w:t>С</w:t>
              </w:r>
              <w:proofErr w:type="gramEnd"/>
              <w:r w:rsidRPr="003928D7">
                <w:rPr>
                  <w:rFonts w:ascii="Arial" w:hAnsi="Arial" w:cs="Arial"/>
                  <w:szCs w:val="24"/>
                  <w:rPrChange w:id="4" w:author="Тирская Елена Николаевна" w:date="2022-02-15T16:41:00Z">
                    <w:rPr>
                      <w:rFonts w:ascii="Arial" w:hAnsi="Arial" w:cs="Arial"/>
                      <w:szCs w:val="24"/>
                    </w:rPr>
                  </w:rPrChange>
                </w:rPr>
                <w:t xml:space="preserve"> момента заключения договора и согласно Календарному плану утвержденному Управляющим комитетом проекта.</w:t>
              </w:r>
            </w:ins>
          </w:p>
          <w:p w14:paraId="29E6681A" w14:textId="3FE251B2" w:rsidR="00BC54E7" w:rsidRPr="003928D7" w:rsidRDefault="000D6B39" w:rsidP="000D6B39">
            <w:pPr>
              <w:rPr>
                <w:rFonts w:ascii="Arial" w:hAnsi="Arial" w:cs="Arial"/>
                <w:color w:val="0070C0"/>
                <w:sz w:val="22"/>
                <w:rPrChange w:id="5" w:author="Тирская Елена Николаевна" w:date="2022-02-15T16:41:00Z">
                  <w:rPr>
                    <w:rFonts w:ascii="Arial" w:hAnsi="Arial" w:cs="Arial"/>
                    <w:color w:val="0070C0"/>
                    <w:sz w:val="22"/>
                  </w:rPr>
                </w:rPrChange>
              </w:rPr>
            </w:pPr>
            <w:ins w:id="6" w:author="Тирская Елена Николаевна" w:date="2022-02-15T16:32:00Z">
              <w:r w:rsidRPr="003928D7">
                <w:rPr>
                  <w:rFonts w:ascii="Arial" w:hAnsi="Arial" w:cs="Arial"/>
                  <w:szCs w:val="24"/>
                  <w:rPrChange w:id="7" w:author="Тирская Елена Николаевна" w:date="2022-02-15T16:41:00Z">
                    <w:rPr>
                      <w:rFonts w:ascii="Arial" w:hAnsi="Arial" w:cs="Arial"/>
                      <w:szCs w:val="24"/>
                    </w:rPr>
                  </w:rPrChange>
                </w:rPr>
                <w:t>Окончани</w:t>
              </w:r>
              <w:bookmarkStart w:id="8" w:name="_GoBack"/>
              <w:bookmarkEnd w:id="8"/>
              <w:r w:rsidRPr="003928D7">
                <w:rPr>
                  <w:rFonts w:ascii="Arial" w:hAnsi="Arial" w:cs="Arial"/>
                  <w:szCs w:val="24"/>
                  <w:rPrChange w:id="9" w:author="Тирская Елена Николаевна" w:date="2022-02-15T16:41:00Z">
                    <w:rPr>
                      <w:rFonts w:ascii="Arial" w:hAnsi="Arial" w:cs="Arial"/>
                      <w:szCs w:val="24"/>
                    </w:rPr>
                  </w:rPrChange>
                </w:rPr>
                <w:t>е Работ: Согласно Календарному плану утвержденному Управляющим комитетом проекта, но не более 24 месяцев с момента начала работ.</w:t>
              </w:r>
            </w:ins>
          </w:p>
        </w:tc>
      </w:tr>
      <w:tr w:rsidR="00BC54E7" w:rsidRPr="003963A1" w14:paraId="29E6681E" w14:textId="77777777" w:rsidTr="003633F7">
        <w:trPr>
          <w:trHeight w:val="562"/>
        </w:trPr>
        <w:tc>
          <w:tcPr>
            <w:tcW w:w="454" w:type="dxa"/>
            <w:vAlign w:val="center"/>
          </w:tcPr>
          <w:p w14:paraId="5D624111" w14:textId="1801EE33" w:rsidR="00BC54E7" w:rsidRPr="00BC54E7" w:rsidRDefault="00FA4C31" w:rsidP="00BC54E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3544" w:type="dxa"/>
            <w:gridSpan w:val="2"/>
          </w:tcPr>
          <w:p w14:paraId="29E6681C" w14:textId="4D2C2842" w:rsidR="00BC54E7" w:rsidRPr="003963A1" w:rsidRDefault="00BC54E7" w:rsidP="00477F97">
            <w:pPr>
              <w:rPr>
                <w:rFonts w:ascii="Arial" w:hAnsi="Arial" w:cs="Arial"/>
                <w:szCs w:val="24"/>
              </w:rPr>
            </w:pPr>
            <w:r w:rsidRPr="00631677">
              <w:rPr>
                <w:rFonts w:ascii="Arial" w:hAnsi="Arial" w:cs="Arial"/>
                <w:szCs w:val="24"/>
              </w:rPr>
              <w:t>Требования к приемке товара, работы, услуги</w:t>
            </w:r>
          </w:p>
        </w:tc>
        <w:tc>
          <w:tcPr>
            <w:tcW w:w="6266" w:type="dxa"/>
            <w:gridSpan w:val="6"/>
          </w:tcPr>
          <w:p w14:paraId="29E6681D" w14:textId="55320101" w:rsidR="00BC54E7" w:rsidRPr="00477F97" w:rsidRDefault="00E431B2" w:rsidP="009D6B0A">
            <w:pPr>
              <w:rPr>
                <w:rFonts w:ascii="Arial" w:hAnsi="Arial" w:cs="Arial"/>
                <w:color w:val="0070C0"/>
                <w:sz w:val="22"/>
              </w:rPr>
            </w:pPr>
            <w:r w:rsidRPr="003633F7">
              <w:rPr>
                <w:rFonts w:ascii="Arial" w:hAnsi="Arial" w:cs="Arial"/>
                <w:szCs w:val="24"/>
              </w:rPr>
              <w:t xml:space="preserve">Требования приведены в п.6. Приложения </w:t>
            </w:r>
            <w:r w:rsidR="009D6B0A" w:rsidRPr="003633F7">
              <w:rPr>
                <w:rFonts w:ascii="Arial" w:hAnsi="Arial" w:cs="Arial"/>
                <w:szCs w:val="24"/>
              </w:rPr>
              <w:t>№1 к техническому заданию. Процедуры приемки результатов работ приведены в п.6.3, 6.4, 6.5 Приложения №2 к техническому заданию.</w:t>
            </w:r>
          </w:p>
        </w:tc>
      </w:tr>
      <w:tr w:rsidR="00BC54E7" w:rsidRPr="003963A1" w14:paraId="29E66821" w14:textId="77777777" w:rsidTr="003633F7">
        <w:trPr>
          <w:trHeight w:val="588"/>
        </w:trPr>
        <w:tc>
          <w:tcPr>
            <w:tcW w:w="454" w:type="dxa"/>
            <w:vAlign w:val="center"/>
          </w:tcPr>
          <w:p w14:paraId="030F00FC" w14:textId="1D1BE336" w:rsidR="00BC54E7" w:rsidRPr="00BC54E7" w:rsidRDefault="00FA4C31" w:rsidP="00BC54E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5416" w:type="dxa"/>
            <w:gridSpan w:val="6"/>
          </w:tcPr>
          <w:p w14:paraId="29E6681F" w14:textId="17046E0C" w:rsidR="00BC54E7" w:rsidRPr="003963A1" w:rsidRDefault="00BC54E7" w:rsidP="00A94731">
            <w:pPr>
              <w:jc w:val="both"/>
              <w:rPr>
                <w:rFonts w:ascii="Arial" w:hAnsi="Arial" w:cs="Arial"/>
                <w:szCs w:val="24"/>
              </w:rPr>
            </w:pPr>
            <w:r w:rsidRPr="00631677">
              <w:rPr>
                <w:rFonts w:ascii="Arial" w:hAnsi="Arial" w:cs="Arial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товара, выполняемой работы, оказываемой</w:t>
            </w:r>
            <w:r>
              <w:rPr>
                <w:rFonts w:ascii="Arial" w:hAnsi="Arial" w:cs="Arial"/>
                <w:szCs w:val="24"/>
              </w:rPr>
              <w:t xml:space="preserve"> услуги потребностям заказчика</w:t>
            </w:r>
          </w:p>
        </w:tc>
        <w:tc>
          <w:tcPr>
            <w:tcW w:w="4394" w:type="dxa"/>
            <w:gridSpan w:val="2"/>
          </w:tcPr>
          <w:p w14:paraId="29E66820" w14:textId="440ADC0D" w:rsidR="00BC54E7" w:rsidRPr="009321C4" w:rsidRDefault="0003304E" w:rsidP="009D6B0A">
            <w:pPr>
              <w:rPr>
                <w:rFonts w:ascii="Arial" w:hAnsi="Arial" w:cs="Arial"/>
                <w:sz w:val="22"/>
              </w:rPr>
            </w:pPr>
            <w:r w:rsidRPr="003633F7">
              <w:rPr>
                <w:rFonts w:ascii="Arial" w:hAnsi="Arial" w:cs="Arial"/>
                <w:szCs w:val="24"/>
              </w:rPr>
              <w:t xml:space="preserve">Требования приведены в п.4. Приложения </w:t>
            </w:r>
            <w:r w:rsidR="009D6B0A" w:rsidRPr="003633F7">
              <w:rPr>
                <w:rFonts w:ascii="Arial" w:hAnsi="Arial" w:cs="Arial"/>
                <w:szCs w:val="24"/>
              </w:rPr>
              <w:t xml:space="preserve">№1 </w:t>
            </w:r>
            <w:r w:rsidRPr="003633F7">
              <w:rPr>
                <w:rFonts w:ascii="Arial" w:hAnsi="Arial" w:cs="Arial"/>
                <w:szCs w:val="24"/>
              </w:rPr>
              <w:t xml:space="preserve">к </w:t>
            </w:r>
            <w:r w:rsidR="009D6B0A" w:rsidRPr="003633F7">
              <w:rPr>
                <w:rFonts w:ascii="Arial" w:hAnsi="Arial" w:cs="Arial"/>
                <w:szCs w:val="24"/>
              </w:rPr>
              <w:t>т</w:t>
            </w:r>
            <w:r w:rsidRPr="003633F7">
              <w:rPr>
                <w:rFonts w:ascii="Arial" w:hAnsi="Arial" w:cs="Arial"/>
                <w:szCs w:val="24"/>
              </w:rPr>
              <w:t>ехническому заданию</w:t>
            </w:r>
          </w:p>
        </w:tc>
      </w:tr>
      <w:tr w:rsidR="00BC54E7" w:rsidRPr="003963A1" w14:paraId="29E66825" w14:textId="77777777" w:rsidTr="003633F7">
        <w:trPr>
          <w:trHeight w:val="588"/>
        </w:trPr>
        <w:tc>
          <w:tcPr>
            <w:tcW w:w="454" w:type="dxa"/>
            <w:vAlign w:val="center"/>
          </w:tcPr>
          <w:p w14:paraId="34885ABC" w14:textId="51E8496F" w:rsidR="00BC54E7" w:rsidRPr="00BC54E7" w:rsidRDefault="00FA4C31" w:rsidP="00BC54E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5416" w:type="dxa"/>
            <w:gridSpan w:val="6"/>
          </w:tcPr>
          <w:p w14:paraId="29E66822" w14:textId="7309124B" w:rsidR="00BC54E7" w:rsidRPr="00631677" w:rsidRDefault="00BC54E7" w:rsidP="00A94731">
            <w:pPr>
              <w:jc w:val="both"/>
              <w:rPr>
                <w:rFonts w:ascii="Arial" w:hAnsi="Arial" w:cs="Arial"/>
                <w:szCs w:val="24"/>
              </w:rPr>
            </w:pPr>
            <w:r w:rsidRPr="00631677">
              <w:rPr>
                <w:rFonts w:ascii="Arial" w:hAnsi="Arial" w:cs="Arial"/>
                <w:szCs w:val="24"/>
              </w:rPr>
              <w:t>Требования к формированию цены товара</w:t>
            </w:r>
            <w:r>
              <w:rPr>
                <w:rFonts w:ascii="Arial" w:hAnsi="Arial" w:cs="Arial"/>
                <w:szCs w:val="24"/>
              </w:rPr>
              <w:t>, работы, услуги</w:t>
            </w:r>
            <w:r w:rsidRPr="00631677">
              <w:rPr>
                <w:rFonts w:ascii="Arial" w:hAnsi="Arial" w:cs="Arial"/>
                <w:szCs w:val="24"/>
              </w:rPr>
              <w:t xml:space="preserve">: </w:t>
            </w:r>
          </w:p>
          <w:p w14:paraId="29E66823" w14:textId="17C2187B" w:rsidR="00BC54E7" w:rsidRPr="00631677" w:rsidRDefault="00BC54E7" w:rsidP="00A94731">
            <w:pPr>
              <w:jc w:val="both"/>
              <w:rPr>
                <w:rFonts w:ascii="Arial" w:hAnsi="Arial" w:cs="Arial"/>
                <w:szCs w:val="24"/>
              </w:rPr>
            </w:pPr>
            <w:r w:rsidRPr="00D62E19">
              <w:rPr>
                <w:rFonts w:ascii="Arial" w:hAnsi="Arial" w:cs="Arial"/>
                <w:szCs w:val="24"/>
              </w:rPr>
              <w:t>включается или нет в цену товара</w:t>
            </w:r>
            <w:r>
              <w:rPr>
                <w:rFonts w:ascii="Arial" w:hAnsi="Arial" w:cs="Arial"/>
                <w:szCs w:val="24"/>
              </w:rPr>
              <w:t>, работы, услуги</w:t>
            </w:r>
            <w:r w:rsidRPr="00D62E19">
              <w:rPr>
                <w:rFonts w:ascii="Arial" w:hAnsi="Arial" w:cs="Arial"/>
                <w:szCs w:val="24"/>
              </w:rPr>
              <w:t>  доставка, погрузка/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D62E19">
              <w:rPr>
                <w:rFonts w:ascii="Arial" w:hAnsi="Arial" w:cs="Arial"/>
                <w:szCs w:val="24"/>
              </w:rPr>
              <w:t xml:space="preserve">разгрузка, страховка, монтаж, обучение персонала, таможенные платежи, уплачиваемые при </w:t>
            </w:r>
            <w:r w:rsidRPr="00D62E19">
              <w:rPr>
                <w:rFonts w:ascii="Arial" w:hAnsi="Arial" w:cs="Arial"/>
                <w:szCs w:val="24"/>
              </w:rPr>
              <w:lastRenderedPageBreak/>
              <w:t>выпуске товара для внутреннего потребления на территории Таможенного союза, и т.д.</w:t>
            </w:r>
          </w:p>
        </w:tc>
        <w:tc>
          <w:tcPr>
            <w:tcW w:w="4394" w:type="dxa"/>
            <w:gridSpan w:val="2"/>
          </w:tcPr>
          <w:p w14:paraId="29E66824" w14:textId="54E552F3" w:rsidR="00BC54E7" w:rsidRPr="00D62E19" w:rsidRDefault="0029550E" w:rsidP="003963A1">
            <w:pPr>
              <w:rPr>
                <w:rFonts w:ascii="Arial" w:hAnsi="Arial" w:cs="Arial"/>
                <w:color w:val="0070C0"/>
                <w:sz w:val="22"/>
              </w:rPr>
            </w:pPr>
            <w:r w:rsidRPr="003A1BB3">
              <w:rPr>
                <w:rFonts w:ascii="Arial" w:hAnsi="Arial" w:cs="Arial"/>
                <w:szCs w:val="24"/>
              </w:rPr>
              <w:lastRenderedPageBreak/>
              <w:t>Цена включает все расходы, необходимые для исполнения обязательств по Договору, также расходы на страхование, уплату таможенных пошлин, налогов, сборов и других обязательных платежей.</w:t>
            </w:r>
          </w:p>
        </w:tc>
      </w:tr>
      <w:tr w:rsidR="00BC54E7" w:rsidRPr="003963A1" w14:paraId="29E66828" w14:textId="77777777" w:rsidTr="003633F7">
        <w:trPr>
          <w:trHeight w:val="588"/>
        </w:trPr>
        <w:tc>
          <w:tcPr>
            <w:tcW w:w="454" w:type="dxa"/>
            <w:vAlign w:val="center"/>
          </w:tcPr>
          <w:p w14:paraId="33325F7B" w14:textId="575617B7" w:rsidR="00BC54E7" w:rsidRPr="00BC54E7" w:rsidRDefault="00FA4C31" w:rsidP="00BC54E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7</w:t>
            </w:r>
          </w:p>
        </w:tc>
        <w:tc>
          <w:tcPr>
            <w:tcW w:w="3573" w:type="dxa"/>
            <w:gridSpan w:val="3"/>
          </w:tcPr>
          <w:p w14:paraId="29E66826" w14:textId="003D6F44" w:rsidR="00BC54E7" w:rsidRPr="00631677" w:rsidRDefault="00BC54E7" w:rsidP="00A94731">
            <w:pPr>
              <w:jc w:val="both"/>
              <w:rPr>
                <w:rFonts w:ascii="Arial" w:hAnsi="Arial" w:cs="Arial"/>
                <w:szCs w:val="24"/>
              </w:rPr>
            </w:pPr>
            <w:r w:rsidRPr="00D62E19">
              <w:rPr>
                <w:rFonts w:ascii="Arial" w:hAnsi="Arial" w:cs="Arial"/>
                <w:szCs w:val="24"/>
              </w:rPr>
              <w:t>Требования к сроку и объему предоставления гарантии качества товара, работы, услуги</w:t>
            </w:r>
          </w:p>
        </w:tc>
        <w:tc>
          <w:tcPr>
            <w:tcW w:w="6237" w:type="dxa"/>
            <w:gridSpan w:val="5"/>
          </w:tcPr>
          <w:p w14:paraId="4C1F9371" w14:textId="77777777" w:rsidR="0029550E" w:rsidRPr="006521C3" w:rsidRDefault="0029550E" w:rsidP="0029550E">
            <w:pPr>
              <w:rPr>
                <w:rFonts w:ascii="Arial" w:hAnsi="Arial" w:cs="Arial"/>
                <w:szCs w:val="24"/>
              </w:rPr>
            </w:pPr>
            <w:r w:rsidRPr="006521C3">
              <w:rPr>
                <w:rFonts w:ascii="Arial" w:hAnsi="Arial" w:cs="Arial"/>
                <w:szCs w:val="24"/>
              </w:rPr>
              <w:t>Исполнитель в течение 12 (двенадцати) календарных месяцев с даты подписания Акта приемки выполненных работ по последнему этапу Работ гарантирует устранение за свой счёт ошибок функциональности, допущенных по его вине.</w:t>
            </w:r>
          </w:p>
          <w:p w14:paraId="29E66827" w14:textId="7268294B" w:rsidR="00BC54E7" w:rsidRPr="00631677" w:rsidRDefault="0029550E" w:rsidP="0029550E">
            <w:pPr>
              <w:rPr>
                <w:rFonts w:ascii="Arial" w:hAnsi="Arial" w:cs="Arial"/>
                <w:color w:val="0070C0"/>
                <w:sz w:val="22"/>
              </w:rPr>
            </w:pPr>
            <w:r w:rsidRPr="00F46904">
              <w:rPr>
                <w:rFonts w:ascii="Arial" w:hAnsi="Arial" w:cs="Arial"/>
                <w:szCs w:val="24"/>
              </w:rPr>
              <w:t>Под ошибкой понимается несоответствие работы системы согласованному функциональному дизайну. При обнаружении таких ошибок Заказчик направляет Исполнителю письменное обращение об обнаружении ошибки. Исполнитель обязан в течение 20 (двадцати) рабочих дней с момента получения обращения от Заказчика устранить выявленную ошибку.</w:t>
            </w:r>
          </w:p>
        </w:tc>
      </w:tr>
      <w:tr w:rsidR="009D6B0A" w:rsidRPr="003963A1" w14:paraId="3626CD8A" w14:textId="77777777" w:rsidTr="00DE1685">
        <w:trPr>
          <w:trHeight w:val="588"/>
        </w:trPr>
        <w:tc>
          <w:tcPr>
            <w:tcW w:w="454" w:type="dxa"/>
            <w:vAlign w:val="center"/>
          </w:tcPr>
          <w:p w14:paraId="002373E9" w14:textId="33BF2AC9" w:rsidR="009D6B0A" w:rsidRDefault="000263BD" w:rsidP="00BC54E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8</w:t>
            </w:r>
          </w:p>
        </w:tc>
        <w:tc>
          <w:tcPr>
            <w:tcW w:w="2581" w:type="dxa"/>
          </w:tcPr>
          <w:p w14:paraId="6B226D6F" w14:textId="4B644DC9" w:rsidR="009D6B0A" w:rsidRDefault="009D6B0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Требования к организации выполнения работ</w:t>
            </w:r>
          </w:p>
        </w:tc>
        <w:tc>
          <w:tcPr>
            <w:tcW w:w="7229" w:type="dxa"/>
            <w:gridSpan w:val="7"/>
          </w:tcPr>
          <w:p w14:paraId="22CD3995" w14:textId="271715A1" w:rsidR="009D6B0A" w:rsidRPr="003633F7" w:rsidRDefault="004F0A5A" w:rsidP="003633F7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Работы должны выполняться в соответствии с регламентом приведенным</w:t>
            </w:r>
            <w:r w:rsidR="009D6B0A">
              <w:rPr>
                <w:rFonts w:ascii="Arial" w:hAnsi="Arial" w:cs="Arial"/>
                <w:sz w:val="22"/>
              </w:rPr>
              <w:t xml:space="preserve"> в Приложении №2 к техническому заданию.</w:t>
            </w:r>
          </w:p>
        </w:tc>
      </w:tr>
      <w:tr w:rsidR="009D3E46" w:rsidRPr="003963A1" w14:paraId="1045BFA6" w14:textId="77777777" w:rsidTr="00DE1685">
        <w:trPr>
          <w:trHeight w:val="588"/>
        </w:trPr>
        <w:tc>
          <w:tcPr>
            <w:tcW w:w="454" w:type="dxa"/>
            <w:vAlign w:val="center"/>
          </w:tcPr>
          <w:p w14:paraId="4F0147A3" w14:textId="47D9201C" w:rsidR="009D3E46" w:rsidRPr="000263BD" w:rsidRDefault="000263BD" w:rsidP="00BC54E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9</w:t>
            </w:r>
          </w:p>
        </w:tc>
        <w:tc>
          <w:tcPr>
            <w:tcW w:w="2581" w:type="dxa"/>
          </w:tcPr>
          <w:p w14:paraId="7F2613A0" w14:textId="6C4C3BEE" w:rsidR="009D3E46" w:rsidRPr="009D3E46" w:rsidRDefault="009D3E46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Требования к заключению договора</w:t>
            </w:r>
          </w:p>
        </w:tc>
        <w:tc>
          <w:tcPr>
            <w:tcW w:w="7229" w:type="dxa"/>
            <w:gridSpan w:val="7"/>
          </w:tcPr>
          <w:p w14:paraId="72CBD20A" w14:textId="1E368F2F" w:rsidR="009D3E46" w:rsidRDefault="000E5B7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Договор должен быть заключен одновременно с подписанием сторонами Устава проекта. Устав проекта приведен в приложении №2 к техническому заданию.</w:t>
            </w:r>
          </w:p>
        </w:tc>
      </w:tr>
    </w:tbl>
    <w:p w14:paraId="29E6682E" w14:textId="77777777" w:rsidR="009321C4" w:rsidRDefault="009321C4" w:rsidP="009321C4"/>
    <w:p w14:paraId="29E6682F" w14:textId="77777777" w:rsidR="009321C4" w:rsidRDefault="009321C4" w:rsidP="00A94731"/>
    <w:sectPr w:rsidR="009321C4" w:rsidSect="00A9473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65F93"/>
    <w:multiLevelType w:val="hybridMultilevel"/>
    <w:tmpl w:val="B1242610"/>
    <w:lvl w:ilvl="0" w:tplc="75A8433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8799E"/>
    <w:multiLevelType w:val="hybridMultilevel"/>
    <w:tmpl w:val="5C72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C32B1"/>
    <w:multiLevelType w:val="hybridMultilevel"/>
    <w:tmpl w:val="E2F468DC"/>
    <w:lvl w:ilvl="0" w:tplc="674C5D5A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D4760"/>
    <w:multiLevelType w:val="hybridMultilevel"/>
    <w:tmpl w:val="D2B40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ирская Елена Николаевна">
    <w15:presenceInfo w15:providerId="AD" w15:userId="S-1-5-21-3232868440-3454693121-3805172430-29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2D"/>
    <w:rsid w:val="0001317C"/>
    <w:rsid w:val="000263BD"/>
    <w:rsid w:val="0003304E"/>
    <w:rsid w:val="00090B82"/>
    <w:rsid w:val="000D6B39"/>
    <w:rsid w:val="000E5B73"/>
    <w:rsid w:val="000F556C"/>
    <w:rsid w:val="00193A3D"/>
    <w:rsid w:val="001B5376"/>
    <w:rsid w:val="001B6BB9"/>
    <w:rsid w:val="001D3E43"/>
    <w:rsid w:val="0024622D"/>
    <w:rsid w:val="00276998"/>
    <w:rsid w:val="00294716"/>
    <w:rsid w:val="0029550E"/>
    <w:rsid w:val="002F0102"/>
    <w:rsid w:val="003040BB"/>
    <w:rsid w:val="00323374"/>
    <w:rsid w:val="00332DA2"/>
    <w:rsid w:val="003633F7"/>
    <w:rsid w:val="003928D7"/>
    <w:rsid w:val="003963A1"/>
    <w:rsid w:val="003A1BB3"/>
    <w:rsid w:val="003E50F6"/>
    <w:rsid w:val="00406D23"/>
    <w:rsid w:val="00477F97"/>
    <w:rsid w:val="004D4FF7"/>
    <w:rsid w:val="004F0A5A"/>
    <w:rsid w:val="00516CFC"/>
    <w:rsid w:val="005A7FAE"/>
    <w:rsid w:val="005B3E45"/>
    <w:rsid w:val="005F759D"/>
    <w:rsid w:val="00607153"/>
    <w:rsid w:val="00631677"/>
    <w:rsid w:val="00642542"/>
    <w:rsid w:val="006521C3"/>
    <w:rsid w:val="006B6FE6"/>
    <w:rsid w:val="006F5218"/>
    <w:rsid w:val="00712B3D"/>
    <w:rsid w:val="0071614A"/>
    <w:rsid w:val="0073620B"/>
    <w:rsid w:val="007C78DF"/>
    <w:rsid w:val="00826ACE"/>
    <w:rsid w:val="00861C71"/>
    <w:rsid w:val="009321C4"/>
    <w:rsid w:val="00977E7A"/>
    <w:rsid w:val="0098171A"/>
    <w:rsid w:val="009D3E46"/>
    <w:rsid w:val="009D51D7"/>
    <w:rsid w:val="009D6B0A"/>
    <w:rsid w:val="009F7ACE"/>
    <w:rsid w:val="00A004D9"/>
    <w:rsid w:val="00A72BBB"/>
    <w:rsid w:val="00A94731"/>
    <w:rsid w:val="00B47FFE"/>
    <w:rsid w:val="00BC2741"/>
    <w:rsid w:val="00BC54E7"/>
    <w:rsid w:val="00BD4F6A"/>
    <w:rsid w:val="00C129A7"/>
    <w:rsid w:val="00C12A70"/>
    <w:rsid w:val="00C17156"/>
    <w:rsid w:val="00C41956"/>
    <w:rsid w:val="00C8762F"/>
    <w:rsid w:val="00C91F7E"/>
    <w:rsid w:val="00CB0DAC"/>
    <w:rsid w:val="00CE66AC"/>
    <w:rsid w:val="00CF7C33"/>
    <w:rsid w:val="00D22752"/>
    <w:rsid w:val="00D40AED"/>
    <w:rsid w:val="00D62E19"/>
    <w:rsid w:val="00D73FA4"/>
    <w:rsid w:val="00DA0BED"/>
    <w:rsid w:val="00DC278B"/>
    <w:rsid w:val="00DE1685"/>
    <w:rsid w:val="00DE763C"/>
    <w:rsid w:val="00E06250"/>
    <w:rsid w:val="00E334F5"/>
    <w:rsid w:val="00E431B2"/>
    <w:rsid w:val="00F46904"/>
    <w:rsid w:val="00F54136"/>
    <w:rsid w:val="00F81335"/>
    <w:rsid w:val="00FA4C31"/>
    <w:rsid w:val="00FD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66800"/>
  <w15:docId w15:val="{2A14C1FB-FB80-4D36-8B25-4D021786B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1C4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93A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3A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3A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3A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3A3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3A3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3A3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3A3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3A3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A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93A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93A3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93A3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93A3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93A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93A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93A3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93A3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93A3D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93A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193A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93A3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93A3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93A3D"/>
    <w:rPr>
      <w:b/>
      <w:bCs/>
    </w:rPr>
  </w:style>
  <w:style w:type="character" w:styleId="a9">
    <w:name w:val="Emphasis"/>
    <w:basedOn w:val="a0"/>
    <w:uiPriority w:val="20"/>
    <w:qFormat/>
    <w:rsid w:val="00193A3D"/>
    <w:rPr>
      <w:i/>
      <w:iCs/>
    </w:rPr>
  </w:style>
  <w:style w:type="paragraph" w:styleId="aa">
    <w:name w:val="No Spacing"/>
    <w:uiPriority w:val="1"/>
    <w:qFormat/>
    <w:rsid w:val="00193A3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93A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93A3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93A3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93A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93A3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93A3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93A3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93A3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93A3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93A3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93A3D"/>
    <w:pPr>
      <w:outlineLvl w:val="9"/>
    </w:pPr>
  </w:style>
  <w:style w:type="paragraph" w:customStyle="1" w:styleId="11">
    <w:name w:val="Стиль1"/>
    <w:basedOn w:val="a"/>
    <w:qFormat/>
    <w:rsid w:val="00193A3D"/>
  </w:style>
  <w:style w:type="table" w:styleId="af4">
    <w:name w:val="Table Grid"/>
    <w:basedOn w:val="a1"/>
    <w:uiPriority w:val="59"/>
    <w:rsid w:val="00246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text"/>
    <w:basedOn w:val="a"/>
    <w:link w:val="af6"/>
    <w:uiPriority w:val="99"/>
    <w:unhideWhenUsed/>
    <w:rsid w:val="00C41956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C41956"/>
    <w:rPr>
      <w:rFonts w:ascii="Times New Roman" w:hAnsi="Times New Roman"/>
      <w:sz w:val="20"/>
      <w:szCs w:val="20"/>
    </w:rPr>
  </w:style>
  <w:style w:type="character" w:styleId="af7">
    <w:name w:val="annotation reference"/>
    <w:basedOn w:val="a0"/>
    <w:uiPriority w:val="99"/>
    <w:semiHidden/>
    <w:unhideWhenUsed/>
    <w:rsid w:val="00C41956"/>
    <w:rPr>
      <w:sz w:val="16"/>
      <w:szCs w:val="16"/>
    </w:rPr>
  </w:style>
  <w:style w:type="paragraph" w:customStyle="1" w:styleId="Default">
    <w:name w:val="Default"/>
    <w:rsid w:val="00FD76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E334F5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E334F5"/>
    <w:rPr>
      <w:rFonts w:ascii="Times New Roman" w:hAnsi="Times New Roman"/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E334F5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E334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5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microsoft.com/office/2011/relationships/people" Target="people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C6FC758C5F41B4E91D87028247483C1" ma:contentTypeVersion="0" ma:contentTypeDescription="Создание документа." ma:contentTypeScope="" ma:versionID="0d09c7c0154114ff9f8231266f36e33f">
  <xsd:schema xmlns:xsd="http://www.w3.org/2001/XMLSchema" xmlns:xs="http://www.w3.org/2001/XMLSchema" xmlns:p="http://schemas.microsoft.com/office/2006/metadata/properties" xmlns:ns2="b453d41d-5fb8-4a02-aaea-1c3d7880098e" targetNamespace="http://schemas.microsoft.com/office/2006/metadata/properties" ma:root="true" ma:fieldsID="75167e223e57a0f36d83ded0dfe3beb2" ns2:_="">
    <xsd:import namespace="b453d41d-5fb8-4a02-aaea-1c3d7880098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3d41d-5fb8-4a02-aaea-1c3d7880098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E4FAA-AB44-47E3-88C3-897DB4B63B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C618CF-8FCA-4852-8E00-BCBA0C595CA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b453d41d-5fb8-4a02-aaea-1c3d7880098e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EAC3DD1-1EE0-4090-8744-F2BC34EA4AF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618E338-AB83-4338-A89E-82FC23AC1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3d41d-5fb8-4a02-aaea-1c3d78800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0D6B3BB-00A5-4320-A37B-03D75D55F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 Михаил Николаевич</dc:creator>
  <cp:lastModifiedBy>Тирская Елена Николаевна</cp:lastModifiedBy>
  <cp:revision>18</cp:revision>
  <dcterms:created xsi:type="dcterms:W3CDTF">2021-12-16T09:32:00Z</dcterms:created>
  <dcterms:modified xsi:type="dcterms:W3CDTF">2022-02-15T13:41:00Z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0x0101009C6FC758C5F41B4E91D87028247483C1</vt:lpwstr>
  </property>
</Properties>
</file>